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lastRenderedPageBreak/>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647E2D4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w:t>
      </w:r>
      <w:ins w:id="155" w:author="Claire Goult (NESO)" w:date="2025-05-27T08:00:00Z" w16du:dateUtc="2025-05-27T07:00:00Z">
        <w:r w:rsidR="00F6098C">
          <w:t xml:space="preserve"> red</w:t>
        </w:r>
        <w:r w:rsidR="00FF3D9E">
          <w:t>uction</w:t>
        </w:r>
      </w:ins>
      <w:ins w:id="156" w:author="Claire Goult (NESO)" w:date="2025-05-27T08:01:00Z" w16du:dateUtc="2025-05-27T07:01:00Z">
        <w:r w:rsidR="00FF3D9E">
          <w:t xml:space="preserve"> of generation</w:t>
        </w:r>
      </w:ins>
      <w:r>
        <w:t xml:space="preserve"> </w:t>
      </w:r>
      <w:del w:id="157" w:author="Claire Goult (NESO)" w:date="2025-05-27T08:01:00Z" w16du:dateUtc="2025-05-27T07:01:00Z">
        <w:r w:rsidDel="00FF3D9E">
          <w:delText>offtake (</w:delText>
        </w:r>
        <w:r w:rsidR="004633BA" w:rsidDel="00FF3D9E">
          <w:delText xml:space="preserve">net </w:delText>
        </w:r>
        <w:r w:rsidDel="00FF3D9E">
          <w:delText>demand)</w:delText>
        </w:r>
        <w:r w:rsidR="007B32ED" w:rsidDel="00FF3D9E">
          <w:delText xml:space="preserve"> </w:delText>
        </w:r>
      </w:del>
      <w:r w:rsidR="00251585">
        <w:t xml:space="preserve">distributed across all </w:t>
      </w:r>
      <w:ins w:id="158" w:author="Claire Goult (NESO)" w:date="2025-05-27T08:01:00Z" w16du:dateUtc="2025-05-27T07:01:00Z">
        <w:r w:rsidR="00B9535F">
          <w:t>generation</w:t>
        </w:r>
      </w:ins>
      <w:del w:id="159" w:author="Claire Goult (NESO)" w:date="2025-05-27T08:02:00Z" w16du:dateUtc="2025-05-27T07:02:00Z">
        <w:r w:rsidR="00251585" w:rsidDel="00B9535F">
          <w:delText>demand</w:delText>
        </w:r>
      </w:del>
      <w:r w:rsidR="00251585">
        <w:t xml:space="preserve">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w:t>
      </w:r>
      <w:ins w:id="160" w:author="Claire Goult (NESO)" w:date="2025-05-27T08:02:00Z" w16du:dateUtc="2025-05-27T07:02:00Z">
        <w:r w:rsidR="004C096C">
          <w:t xml:space="preserve"> reduc</w:t>
        </w:r>
      </w:ins>
      <w:ins w:id="161" w:author="Claire Goult (NESO)" w:date="2025-05-27T08:03:00Z" w16du:dateUtc="2025-05-27T07:03:00Z">
        <w:r w:rsidR="004C096C">
          <w:t>tion of generation</w:t>
        </w:r>
      </w:ins>
      <w:r w:rsidR="00251585">
        <w:t xml:space="preserve"> </w:t>
      </w:r>
      <w:del w:id="162" w:author="Claire Goult (NESO)" w:date="2025-05-27T08:03:00Z" w16du:dateUtc="2025-05-27T07:03:00Z">
        <w:r w:rsidR="00251585" w:rsidDel="00153FCD">
          <w:delText xml:space="preserve">offtake </w:delText>
        </w:r>
      </w:del>
      <w:r w:rsidR="00251585">
        <w:t xml:space="preserve">allocated to any given </w:t>
      </w:r>
      <w:ins w:id="163" w:author="Claire Goult (NESO)" w:date="2025-05-27T08:03:00Z" w16du:dateUtc="2025-05-27T07:03:00Z">
        <w:r w:rsidR="00153FCD">
          <w:t>generation</w:t>
        </w:r>
      </w:ins>
      <w:del w:id="164" w:author="Claire Goult (NESO)" w:date="2025-05-27T08:03:00Z" w16du:dateUtc="2025-05-27T07:03:00Z">
        <w:r w:rsidR="00251585" w:rsidDel="00153FCD">
          <w:delText>demand</w:delText>
        </w:r>
      </w:del>
      <w:r w:rsidR="00251585">
        <w:t xml:space="preserve"> node will be based on total background nodal</w:t>
      </w:r>
      <w:r w:rsidR="004633BA" w:rsidRPr="004633BA">
        <w:t xml:space="preserve"> </w:t>
      </w:r>
      <w:ins w:id="165" w:author="Claire Goult (NESO)" w:date="2025-05-27T08:03:00Z" w16du:dateUtc="2025-05-27T07:03:00Z">
        <w:r w:rsidR="00D32903">
          <w:t>generat</w:t>
        </w:r>
      </w:ins>
      <w:ins w:id="166" w:author="Claire Goult (NESO)" w:date="2025-05-27T08:04:00Z" w16du:dateUtc="2025-05-27T07:04:00Z">
        <w:r w:rsidR="00D32903">
          <w:t>ion</w:t>
        </w:r>
      </w:ins>
      <w:del w:id="167" w:author="Claire Goult (NESO)" w:date="2025-05-27T08:04:00Z" w16du:dateUtc="2025-05-27T07:04:00Z">
        <w:r w:rsidR="004633BA" w:rsidDel="00D32903">
          <w:delText>net</w:delText>
        </w:r>
        <w:r w:rsidR="00251585" w:rsidDel="00D32903">
          <w:delText xml:space="preserve"> demand</w:delText>
        </w:r>
      </w:del>
      <w:r w:rsidR="00251585">
        <w:t xml:space="preserve"> in the model. For example, with a total </w:t>
      </w:r>
      <w:r w:rsidR="004633BA">
        <w:t xml:space="preserve">net </w:t>
      </w:r>
      <w:r w:rsidR="00251585">
        <w:t xml:space="preserve">GB </w:t>
      </w:r>
      <w:ins w:id="168" w:author="Claire Goult (NESO)" w:date="2025-05-27T08:04:00Z" w16du:dateUtc="2025-05-27T07:04:00Z">
        <w:r w:rsidR="00D32903">
          <w:t>generation</w:t>
        </w:r>
      </w:ins>
      <w:del w:id="169" w:author="Claire Goult (NESO)" w:date="2025-05-27T08:04:00Z" w16du:dateUtc="2025-05-27T07:04:00Z">
        <w:r w:rsidR="00251585" w:rsidDel="00D32903">
          <w:delText>demand</w:delText>
        </w:r>
      </w:del>
      <w:r w:rsidR="00251585">
        <w:t xml:space="preserve"> of 60GW in the model, a node with a </w:t>
      </w:r>
      <w:ins w:id="170" w:author="Claire Goult (NESO)" w:date="2025-05-27T08:04:00Z" w16du:dateUtc="2025-05-27T07:04:00Z">
        <w:r w:rsidR="006B57D3">
          <w:t>generation</w:t>
        </w:r>
      </w:ins>
      <w:del w:id="171" w:author="Claire Goult (NESO)" w:date="2025-05-27T08:05:00Z" w16du:dateUtc="2025-05-27T07:05:00Z">
        <w:r w:rsidR="004633BA" w:rsidDel="00C557C4">
          <w:delText xml:space="preserve">net </w:delText>
        </w:r>
        <w:r w:rsidR="00251585" w:rsidDel="00C557C4">
          <w:delText>demand</w:delText>
        </w:r>
      </w:del>
      <w:r w:rsidR="00251585">
        <w:t xml:space="preserve"> of 600MW would contain 1% of the </w:t>
      </w:r>
      <w:ins w:id="172" w:author="Claire Goult (NESO)" w:date="2025-05-27T08:05:00Z" w16du:dateUtc="2025-05-27T07:05:00Z">
        <w:r w:rsidR="00C557C4">
          <w:t>reduction of generation</w:t>
        </w:r>
      </w:ins>
      <w:del w:id="173" w:author="Claire Goult (NESO)" w:date="2025-05-27T08:05:00Z" w16du:dateUtc="2025-05-27T07:05:00Z">
        <w:r w:rsidR="00251585" w:rsidDel="00C557C4">
          <w:delText>offtake</w:delText>
        </w:r>
      </w:del>
      <w:r w:rsidR="00251585">
        <w:t xml:space="preserv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3AE0E9C5"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w:t>
      </w:r>
      <w:ins w:id="174" w:author="Claire Goult (NESO)" w:date="2025-05-27T08:06:00Z" w16du:dateUtc="2025-05-27T07:06:00Z">
        <w:r w:rsidR="002A0B84">
          <w:t>reducing</w:t>
        </w:r>
      </w:ins>
      <w:del w:id="175" w:author="Claire Goult (NESO)" w:date="2025-05-27T08:06:00Z" w16du:dateUtc="2025-05-27T07:06:00Z">
        <w:r w:rsidRPr="005443AC" w:rsidDel="002A0B84">
          <w:delText>increasin</w:delText>
        </w:r>
      </w:del>
      <w:del w:id="176" w:author="Claire Goult (NESO)" w:date="2025-05-27T08:07:00Z" w16du:dateUtc="2025-05-27T07:07:00Z">
        <w:r w:rsidRPr="005443AC" w:rsidDel="002A0B84">
          <w:delText>g</w:delText>
        </w:r>
      </w:del>
      <w:r w:rsidRPr="005443AC">
        <w:t xml:space="preserve"> by 1MW the </w:t>
      </w:r>
      <w:ins w:id="177" w:author="Claire Goult (NESO)" w:date="2025-05-27T08:07:00Z" w16du:dateUtc="2025-05-27T07:07:00Z">
        <w:r w:rsidR="00CB166D">
          <w:t>generation</w:t>
        </w:r>
      </w:ins>
      <w:del w:id="178" w:author="Claire Goult (NESO)" w:date="2025-05-27T08:07:00Z" w16du:dateUtc="2025-05-27T07:07:00Z">
        <w:r w:rsidRPr="005443AC" w:rsidDel="00CB166D">
          <w:delText>offtake</w:delText>
        </w:r>
      </w:del>
      <w:r w:rsidRPr="005443AC">
        <w:t xml:space="preserv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w:t>
      </w:r>
      <w:r w:rsidR="00364974">
        <w:lastRenderedPageBreak/>
        <w:t xml:space="preserve">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79" w:name="_Toc32201077"/>
    </w:p>
    <w:p w14:paraId="10911A77" w14:textId="77777777" w:rsidR="006661FE" w:rsidRPr="009470D8" w:rsidRDefault="006661FE" w:rsidP="006661FE">
      <w:pPr>
        <w:pStyle w:val="Heading2"/>
      </w:pPr>
      <w:bookmarkStart w:id="180" w:name="_Toc274049681"/>
      <w:bookmarkStart w:id="181" w:name="_Toc49661110"/>
      <w:r w:rsidRPr="009470D8">
        <w:t>Calculation of local nodal marginal km</w:t>
      </w:r>
      <w:bookmarkEnd w:id="180"/>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82" w:name="_Toc274049682"/>
      <w:r>
        <w:t>Calculation of zonal marginal km</w:t>
      </w:r>
      <w:bookmarkEnd w:id="179"/>
      <w:bookmarkEnd w:id="181"/>
      <w:bookmarkEnd w:id="182"/>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 xml:space="preserve">nodal marginal km for the </w:t>
      </w:r>
      <w:r>
        <w:lastRenderedPageBreak/>
        <w:t>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83"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83"/>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lastRenderedPageBreak/>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lastRenderedPageBreak/>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6A7C50AC"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w:t>
      </w:r>
      <w:ins w:id="184" w:author="Claire Goult (NESO)" w:date="2025-05-27T08:08:00Z" w16du:dateUtc="2025-05-27T07:08:00Z">
        <w:r w:rsidR="006E162F">
          <w:t>, or relevant modification changes. This will include a review of the centre of generation to reflect the location of zero MW</w:t>
        </w:r>
        <w:r w:rsidR="0054284A">
          <w:t>km in the Year Roun</w:t>
        </w:r>
      </w:ins>
      <w:ins w:id="185" w:author="Claire Goult (NESO)" w:date="2025-05-27T08:09:00Z" w16du:dateUtc="2025-05-27T07:09:00Z">
        <w:r w:rsidR="0054284A">
          <w:t>d background</w:t>
        </w:r>
      </w:ins>
      <w:r w:rsidR="251A27D0">
        <w:t xml:space="preserve">.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86" w:name="_Toc32201078"/>
      <w:bookmarkStart w:id="187" w:name="_Toc49661111"/>
      <w:bookmarkStart w:id="188" w:name="_Toc274049683"/>
      <w:r>
        <w:lastRenderedPageBreak/>
        <w:t>Deriving the Final</w:t>
      </w:r>
      <w:r w:rsidRPr="00E75EE9">
        <w:rPr>
          <w:color w:val="auto"/>
        </w:rPr>
        <w:t xml:space="preserve"> </w:t>
      </w:r>
      <w:r w:rsidRPr="00E75EE9">
        <w:t>Local £/kW Tariff and the Wider</w:t>
      </w:r>
      <w:r>
        <w:t xml:space="preserve"> £/kW Tariff</w:t>
      </w:r>
      <w:bookmarkEnd w:id="186"/>
      <w:bookmarkEnd w:id="187"/>
      <w:bookmarkEnd w:id="188"/>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89" w:name="_Toc49661112"/>
    </w:p>
    <w:p w14:paraId="00EBE464" w14:textId="77777777" w:rsidR="006661FE" w:rsidRPr="00543982" w:rsidRDefault="006661FE" w:rsidP="006661FE">
      <w:pPr>
        <w:pStyle w:val="Heading3"/>
        <w:ind w:firstLine="709"/>
        <w:jc w:val="both"/>
        <w:rPr>
          <w:rFonts w:ascii="Arial (W1)" w:hAnsi="Arial (W1)"/>
        </w:rPr>
      </w:pPr>
      <w:bookmarkStart w:id="190" w:name="_Toc274049684"/>
      <w:r w:rsidRPr="00543982">
        <w:rPr>
          <w:rFonts w:ascii="Arial" w:hAnsi="Arial" w:cs="Arial"/>
          <w:b/>
        </w:rPr>
        <w:t>The Expansion Constant</w:t>
      </w:r>
      <w:bookmarkEnd w:id="189"/>
      <w:bookmarkEnd w:id="190"/>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lastRenderedPageBreak/>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91" w:name="_Toc274049685"/>
      <w:bookmarkStart w:id="192"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91"/>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lastRenderedPageBreak/>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F6098C" w:rsidRDefault="00926FF8" w:rsidP="215D4A0F">
      <w:pPr>
        <w:pStyle w:val="Default"/>
        <w:ind w:left="1440"/>
        <w:rPr>
          <w:rFonts w:ascii="Arial (W1)" w:hAnsi="Arial (W1)"/>
          <w:sz w:val="22"/>
          <w:szCs w:val="22"/>
          <w:lang w:val="it-IT"/>
          <w:rPrChange w:id="193" w:author="Claire Goult (NESO)" w:date="2025-05-27T07:58:00Z" w16du:dateUtc="2025-05-27T06:58:00Z">
            <w:rPr>
              <w:rFonts w:ascii="Arial (W1)" w:hAnsi="Arial (W1)"/>
              <w:sz w:val="22"/>
              <w:szCs w:val="22"/>
            </w:rPr>
          </w:rPrChange>
        </w:rPr>
      </w:pPr>
      <w:r w:rsidRPr="004D2270">
        <w:rPr>
          <w:rFonts w:ascii="Arial (W1)" w:hAnsi="Arial (W1)"/>
          <w:sz w:val="22"/>
          <w:szCs w:val="22"/>
        </w:rPr>
        <w:tab/>
      </w:r>
      <w:r w:rsidRPr="00F6098C">
        <w:rPr>
          <w:rFonts w:ascii="Arial (W1)" w:hAnsi="Arial (W1)"/>
          <w:sz w:val="22"/>
          <w:szCs w:val="22"/>
          <w:lang w:val="it-IT"/>
          <w:rPrChange w:id="194" w:author="Claire Goult (NESO)" w:date="2025-05-27T07:58:00Z" w16du:dateUtc="2025-05-27T06:58:00Z">
            <w:rPr>
              <w:rFonts w:ascii="Arial (W1)" w:hAnsi="Arial (W1)"/>
              <w:sz w:val="22"/>
              <w:szCs w:val="22"/>
            </w:rPr>
          </w:rPrChange>
        </w:rPr>
        <w:t>+ min ( Cap</w:t>
      </w:r>
      <w:r w:rsidRPr="00F6098C">
        <w:rPr>
          <w:rFonts w:ascii="Arial (W1)" w:hAnsi="Arial (W1)"/>
          <w:sz w:val="22"/>
          <w:szCs w:val="22"/>
          <w:vertAlign w:val="subscript"/>
          <w:lang w:val="it-IT"/>
          <w:rPrChange w:id="195" w:author="Claire Goult (NESO)" w:date="2025-05-27T07:58:00Z" w16du:dateUtc="2025-05-27T06:58:00Z">
            <w:rPr>
              <w:rFonts w:ascii="Arial (W1)" w:hAnsi="Arial (W1)"/>
              <w:sz w:val="22"/>
              <w:szCs w:val="22"/>
              <w:vertAlign w:val="subscript"/>
            </w:rPr>
          </w:rPrChange>
        </w:rPr>
        <w:t>IBC</w:t>
      </w:r>
      <w:r w:rsidRPr="00F6098C">
        <w:rPr>
          <w:rFonts w:ascii="Arial (W1)" w:hAnsi="Arial (W1)"/>
          <w:sz w:val="22"/>
          <w:szCs w:val="22"/>
          <w:lang w:val="it-IT"/>
          <w:rPrChange w:id="196" w:author="Claire Goult (NESO)" w:date="2025-05-27T07:58:00Z" w16du:dateUtc="2025-05-27T06:58:00Z">
            <w:rPr>
              <w:rFonts w:ascii="Arial (W1)" w:hAnsi="Arial (W1)"/>
              <w:sz w:val="22"/>
              <w:szCs w:val="22"/>
            </w:rPr>
          </w:rPrChange>
        </w:rPr>
        <w:t>, Cap</w:t>
      </w:r>
      <w:r w:rsidRPr="00F6098C">
        <w:rPr>
          <w:rFonts w:ascii="Arial (W1)" w:hAnsi="Arial (W1)"/>
          <w:sz w:val="22"/>
          <w:szCs w:val="22"/>
          <w:vertAlign w:val="subscript"/>
          <w:lang w:val="it-IT"/>
          <w:rPrChange w:id="197" w:author="Claire Goult (NESO)" w:date="2025-05-27T07:58:00Z" w16du:dateUtc="2025-05-27T06:58:00Z">
            <w:rPr>
              <w:rFonts w:ascii="Arial (W1)" w:hAnsi="Arial (W1)"/>
              <w:sz w:val="22"/>
              <w:szCs w:val="22"/>
              <w:vertAlign w:val="subscript"/>
            </w:rPr>
          </w:rPrChange>
        </w:rPr>
        <w:t>C</w:t>
      </w:r>
      <w:r w:rsidRPr="00F6098C">
        <w:rPr>
          <w:rFonts w:ascii="Arial (W1)" w:hAnsi="Arial (W1)"/>
          <w:sz w:val="22"/>
          <w:szCs w:val="22"/>
          <w:lang w:val="it-IT"/>
          <w:rPrChange w:id="198" w:author="Claire Goult (NESO)" w:date="2025-05-27T07:58:00Z" w16du:dateUtc="2025-05-27T06:58:00Z">
            <w:rPr>
              <w:rFonts w:ascii="Arial (W1)" w:hAnsi="Arial (W1)"/>
              <w:sz w:val="22"/>
              <w:szCs w:val="22"/>
            </w:rPr>
          </w:rPrChange>
        </w:rPr>
        <w:t xml:space="preserve"> - ILF</w:t>
      </w:r>
      <w:r w:rsidRPr="00F6098C">
        <w:rPr>
          <w:rFonts w:ascii="Arial (W1)" w:hAnsi="Arial (W1)"/>
          <w:sz w:val="22"/>
          <w:szCs w:val="22"/>
          <w:vertAlign w:val="subscript"/>
          <w:lang w:val="it-IT"/>
          <w:rPrChange w:id="199" w:author="Claire Goult (NESO)" w:date="2025-05-27T07:58:00Z" w16du:dateUtc="2025-05-27T06:58:00Z">
            <w:rPr>
              <w:rFonts w:ascii="Arial (W1)" w:hAnsi="Arial (W1)"/>
              <w:sz w:val="22"/>
              <w:szCs w:val="22"/>
              <w:vertAlign w:val="subscript"/>
            </w:rPr>
          </w:rPrChange>
        </w:rPr>
        <w:t>C</w:t>
      </w:r>
      <w:r w:rsidRPr="00F6098C">
        <w:rPr>
          <w:rFonts w:ascii="Arial (W1)" w:hAnsi="Arial (W1)"/>
          <w:sz w:val="22"/>
          <w:szCs w:val="22"/>
          <w:lang w:val="it-IT"/>
          <w:rPrChange w:id="200" w:author="Claire Goult (NESO)" w:date="2025-05-27T07:58:00Z" w16du:dateUtc="2025-05-27T06:58:00Z">
            <w:rPr>
              <w:rFonts w:ascii="Arial (W1)" w:hAnsi="Arial (W1)"/>
              <w:sz w:val="22"/>
              <w:szCs w:val="22"/>
            </w:rPr>
          </w:rPrChange>
        </w:rPr>
        <w:t xml:space="preserve"> × TEC</w:t>
      </w:r>
      <w:r w:rsidRPr="00F6098C">
        <w:rPr>
          <w:rFonts w:ascii="Arial (W1)" w:hAnsi="Arial (W1)"/>
          <w:sz w:val="22"/>
          <w:szCs w:val="22"/>
          <w:vertAlign w:val="subscript"/>
          <w:lang w:val="it-IT"/>
          <w:rPrChange w:id="201" w:author="Claire Goult (NESO)" w:date="2025-05-27T07:58:00Z" w16du:dateUtc="2025-05-27T06:58:00Z">
            <w:rPr>
              <w:rFonts w:ascii="Arial (W1)" w:hAnsi="Arial (W1)"/>
              <w:sz w:val="22"/>
              <w:szCs w:val="22"/>
              <w:vertAlign w:val="subscript"/>
            </w:rPr>
          </w:rPrChange>
        </w:rPr>
        <w:t>C</w:t>
      </w:r>
      <w:r w:rsidRPr="00F6098C">
        <w:rPr>
          <w:rFonts w:ascii="Arial (W1)" w:hAnsi="Arial (W1)"/>
          <w:sz w:val="22"/>
          <w:szCs w:val="22"/>
          <w:lang w:val="it-IT"/>
          <w:rPrChange w:id="202" w:author="Claire Goult (NESO)" w:date="2025-05-27T07:58:00Z" w16du:dateUtc="2025-05-27T06:58:00Z">
            <w:rPr>
              <w:rFonts w:ascii="Arial (W1)" w:hAnsi="Arial (W1)"/>
              <w:sz w:val="22"/>
              <w:szCs w:val="22"/>
            </w:rPr>
          </w:rPrChange>
        </w:rPr>
        <w:t>) }</w:t>
      </w:r>
    </w:p>
    <w:p w14:paraId="7D2C050F" w14:textId="77777777" w:rsidR="00277DA2" w:rsidRPr="00F6098C" w:rsidRDefault="00277DA2" w:rsidP="00277DA2">
      <w:pPr>
        <w:pStyle w:val="Default"/>
        <w:ind w:left="1440"/>
        <w:rPr>
          <w:rFonts w:ascii="Arial (W1)" w:hAnsi="Arial (W1)"/>
          <w:sz w:val="22"/>
          <w:szCs w:val="22"/>
          <w:lang w:val="it-IT"/>
          <w:rPrChange w:id="203" w:author="Claire Goult (NESO)" w:date="2025-05-27T07:58:00Z" w16du:dateUtc="2025-05-27T06:58:00Z">
            <w:rPr>
              <w:rFonts w:ascii="Arial (W1)" w:hAnsi="Arial (W1)"/>
              <w:sz w:val="22"/>
              <w:szCs w:val="22"/>
            </w:rPr>
          </w:rPrChange>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 xml:space="preserve">the sum of the TEC for the Users connected, or contracted to connect, to offshore substation X, where X is A, B or C, where the value of TEC will be the maximum TEC that each User has </w:t>
      </w:r>
      <w:r w:rsidRPr="004D2270">
        <w:rPr>
          <w:rFonts w:ascii="Arial (W1)" w:hAnsi="Arial (W1)"/>
          <w:sz w:val="22"/>
          <w:szCs w:val="22"/>
        </w:rPr>
        <w:lastRenderedPageBreak/>
        <w:t>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04" w:name="_Toc274049686"/>
      <w:r w:rsidRPr="00543982">
        <w:rPr>
          <w:rFonts w:ascii="Arial" w:hAnsi="Arial" w:cs="Arial"/>
          <w:b/>
        </w:rPr>
        <w:t>The Locational Onshore Security Factor</w:t>
      </w:r>
      <w:bookmarkEnd w:id="192"/>
      <w:bookmarkEnd w:id="204"/>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w:t>
      </w:r>
      <w:r>
        <w:lastRenderedPageBreak/>
        <w:t xml:space="preserve">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05" w:name="_Hlt506963614"/>
      <w:bookmarkEnd w:id="205"/>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06"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06"/>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lastRenderedPageBreak/>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07" w:name="_Toc49661114"/>
      <w:bookmarkStart w:id="208" w:name="_Toc274049687"/>
      <w:r w:rsidRPr="00887323">
        <w:rPr>
          <w:rFonts w:ascii="Arial" w:hAnsi="Arial" w:cs="Arial"/>
          <w:b/>
        </w:rPr>
        <w:t>Initial Transport Tariff</w:t>
      </w:r>
      <w:bookmarkEnd w:id="207"/>
      <w:bookmarkEnd w:id="208"/>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lastRenderedPageBreak/>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lastRenderedPageBreak/>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lastRenderedPageBreak/>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lastRenderedPageBreak/>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09"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10" w:name="_Toc208554779"/>
      <w:bookmarkStart w:id="211" w:name="_Toc208745842"/>
      <w:bookmarkStart w:id="212" w:name="_Toc274049688"/>
      <w:r w:rsidRPr="00D76842">
        <w:rPr>
          <w:color w:val="auto"/>
        </w:rPr>
        <w:t>Deriving the Final Local Tariff</w:t>
      </w:r>
      <w:bookmarkEnd w:id="210"/>
      <w:bookmarkEnd w:id="211"/>
      <w:r>
        <w:rPr>
          <w:color w:val="auto"/>
        </w:rPr>
        <w:t xml:space="preserve"> (</w:t>
      </w:r>
      <w:r w:rsidRPr="00D76842">
        <w:rPr>
          <w:color w:val="auto"/>
        </w:rPr>
        <w:t>£/kW</w:t>
      </w:r>
      <w:r>
        <w:rPr>
          <w:color w:val="auto"/>
        </w:rPr>
        <w:t>)</w:t>
      </w:r>
      <w:bookmarkEnd w:id="212"/>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13" w:name="_Toc208554780"/>
      <w:bookmarkStart w:id="214" w:name="_Toc208745843"/>
      <w:bookmarkStart w:id="215" w:name="_Toc274049689"/>
      <w:r w:rsidRPr="009F4FB0">
        <w:rPr>
          <w:i/>
          <w:color w:val="auto"/>
        </w:rPr>
        <w:t>Local Circuit Tariff</w:t>
      </w:r>
      <w:bookmarkEnd w:id="213"/>
      <w:bookmarkEnd w:id="214"/>
      <w:bookmarkEnd w:id="215"/>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16" w:name="_Toc208554781"/>
      <w:bookmarkStart w:id="217" w:name="_Toc208745844"/>
    </w:p>
    <w:p w14:paraId="7839E442" w14:textId="77777777" w:rsidR="006661FE" w:rsidRPr="00543982" w:rsidRDefault="006661FE" w:rsidP="006661FE">
      <w:pPr>
        <w:pStyle w:val="Heading3"/>
        <w:ind w:left="709"/>
        <w:rPr>
          <w:rFonts w:ascii="Arial" w:hAnsi="Arial" w:cs="Arial"/>
          <w:b/>
        </w:rPr>
      </w:pPr>
      <w:bookmarkStart w:id="218" w:name="_Toc274049690"/>
      <w:r w:rsidRPr="00543982">
        <w:rPr>
          <w:rFonts w:ascii="Arial" w:hAnsi="Arial" w:cs="Arial"/>
          <w:b/>
        </w:rPr>
        <w:t>Onshore Local Substation Tariff</w:t>
      </w:r>
      <w:bookmarkEnd w:id="216"/>
      <w:bookmarkEnd w:id="217"/>
      <w:bookmarkEnd w:id="218"/>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19"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19"/>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20" w:name="_Toc274049691"/>
      <w:r w:rsidRPr="00543982">
        <w:rPr>
          <w:rFonts w:ascii="Arial" w:hAnsi="Arial" w:cs="Arial"/>
          <w:b/>
        </w:rPr>
        <w:t>Offshore substation local tariff</w:t>
      </w:r>
      <w:bookmarkEnd w:id="220"/>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21" w:name="_Toc49661115"/>
      <w:bookmarkStart w:id="222" w:name="_Toc274049692"/>
      <w:bookmarkEnd w:id="209"/>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21"/>
    <w:bookmarkEnd w:id="222"/>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23" w:name="_Toc32201079"/>
      <w:bookmarkStart w:id="224" w:name="_Toc49661116"/>
      <w:bookmarkStart w:id="225" w:name="_Toc274049693"/>
      <w:r>
        <w:t>Final £/kW Tariff</w:t>
      </w:r>
      <w:bookmarkEnd w:id="223"/>
      <w:bookmarkEnd w:id="224"/>
      <w:bookmarkEnd w:id="225"/>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26" w:name="_Toc274049694"/>
      <w:r w:rsidRPr="007B2988">
        <w:t>Stability &amp; Predictability of TNUoS tariffs</w:t>
      </w:r>
      <w:bookmarkEnd w:id="226"/>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27" w:name="_Toc32201081"/>
      <w:bookmarkStart w:id="228"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29"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29"/>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30"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30"/>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31" w:name="_Toc32201082"/>
      <w:bookmarkStart w:id="232" w:name="_Toc49661119"/>
      <w:bookmarkEnd w:id="227"/>
      <w:bookmarkEnd w:id="228"/>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33" w:name="_Ref506957800"/>
      <w:bookmarkStart w:id="234" w:name="_Toc32201083"/>
      <w:bookmarkStart w:id="235" w:name="_Toc49661120"/>
      <w:bookmarkStart w:id="236" w:name="_Toc98821478"/>
      <w:bookmarkStart w:id="237" w:name="_Toc111259845"/>
      <w:bookmarkStart w:id="238" w:name="_Toc111262532"/>
      <w:bookmarkStart w:id="239" w:name="_Toc274049695"/>
      <w:bookmarkEnd w:id="231"/>
      <w:bookmarkEnd w:id="232"/>
      <w:r w:rsidRPr="00D54761">
        <w:rPr>
          <w:bCs/>
          <w:color w:val="auto"/>
          <w:sz w:val="28"/>
          <w:szCs w:val="28"/>
        </w:rPr>
        <w:t>14.16 Derivation of the Transmission Network Use of System Energy Consumption Tariff</w:t>
      </w:r>
      <w:bookmarkEnd w:id="233"/>
      <w:bookmarkEnd w:id="234"/>
      <w:bookmarkEnd w:id="235"/>
      <w:r w:rsidRPr="00D54761">
        <w:rPr>
          <w:bCs/>
          <w:color w:val="auto"/>
          <w:sz w:val="28"/>
          <w:szCs w:val="28"/>
        </w:rPr>
        <w:t xml:space="preserve"> and Short Term Capacity Tariff</w:t>
      </w:r>
      <w:bookmarkEnd w:id="236"/>
      <w:bookmarkEnd w:id="237"/>
      <w:bookmarkEnd w:id="238"/>
      <w:r w:rsidRPr="00D54761">
        <w:rPr>
          <w:bCs/>
          <w:color w:val="auto"/>
          <w:sz w:val="28"/>
          <w:szCs w:val="28"/>
        </w:rPr>
        <w:t>s</w:t>
      </w:r>
      <w:bookmarkEnd w:id="239"/>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40" w:name="_Toc274049696"/>
      <w:r>
        <w:t>Short Term Transmission Entry Capacity (STTEC) Tariff</w:t>
      </w:r>
      <w:bookmarkEnd w:id="240"/>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41" w:name="_Toc274049697"/>
      <w:r w:rsidRPr="00DC7159">
        <w:t>Limited Duration Transmission Entry Capacity (LDTEC) Tariffs</w:t>
      </w:r>
      <w:bookmarkEnd w:id="241"/>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42"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43" w:name="_Toc32201085"/>
      <w:bookmarkStart w:id="244" w:name="_Toc49661123"/>
      <w:bookmarkStart w:id="245" w:name="_Toc274049698"/>
      <w:bookmarkEnd w:id="242"/>
      <w:r w:rsidRPr="00D54761">
        <w:rPr>
          <w:color w:val="auto"/>
          <w:sz w:val="28"/>
          <w:szCs w:val="28"/>
        </w:rPr>
        <w:t>14.17 Demand Charges</w:t>
      </w:r>
      <w:bookmarkEnd w:id="243"/>
      <w:bookmarkEnd w:id="244"/>
      <w:bookmarkEnd w:id="245"/>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46" w:name="_Toc32201086"/>
      <w:bookmarkStart w:id="247" w:name="_Toc49661124"/>
      <w:bookmarkStart w:id="248" w:name="_Toc274049699"/>
      <w:r>
        <w:t>Parties Liable for Demand Charges</w:t>
      </w:r>
      <w:bookmarkEnd w:id="246"/>
      <w:bookmarkEnd w:id="247"/>
      <w:bookmarkEnd w:id="248"/>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49" w:name="_Toc32201087"/>
      <w:bookmarkStart w:id="250" w:name="_Toc49661125"/>
      <w:bookmarkStart w:id="251" w:name="_Toc274049700"/>
      <w:r>
        <w:t xml:space="preserve">Basis of </w:t>
      </w:r>
      <w:r w:rsidR="00010EB2">
        <w:t>Demand Locational</w:t>
      </w:r>
      <w:r>
        <w:t xml:space="preserve"> Charges</w:t>
      </w:r>
      <w:bookmarkEnd w:id="249"/>
      <w:bookmarkEnd w:id="250"/>
      <w:bookmarkEnd w:id="251"/>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1E151C38">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88554DB">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52" w:name="_Toc49661126"/>
      <w:bookmarkStart w:id="253"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52"/>
      <w:bookmarkEnd w:id="253"/>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54" w:name="_Toc49661127"/>
      <w:bookmarkStart w:id="255" w:name="_Toc274049702"/>
      <w:r w:rsidRPr="004248A1">
        <w:rPr>
          <w:rFonts w:ascii="Arial" w:hAnsi="Arial" w:cs="Arial"/>
          <w:b/>
        </w:rPr>
        <w:t>Power Stations with a Bilateral Connection Agreement</w:t>
      </w:r>
      <w:bookmarkEnd w:id="254"/>
      <w:r w:rsidRPr="004248A1">
        <w:rPr>
          <w:rFonts w:ascii="Arial" w:hAnsi="Arial" w:cs="Arial"/>
          <w:b/>
        </w:rPr>
        <w:t xml:space="preserve"> and Licensable Generation with a Bilateral Embedded Generation Agreement</w:t>
      </w:r>
      <w:bookmarkEnd w:id="255"/>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56" w:name="_Toc49661128"/>
      <w:bookmarkStart w:id="257" w:name="_Toc274049703"/>
      <w:r w:rsidRPr="004248A1">
        <w:rPr>
          <w:rFonts w:ascii="Arial" w:hAnsi="Arial" w:cs="Arial"/>
          <w:b/>
        </w:rPr>
        <w:t>Exemptible Generation and Derogated Distribution Interconnectors with a Bilateral Embedded Generation Agreement</w:t>
      </w:r>
      <w:bookmarkEnd w:id="256"/>
      <w:bookmarkEnd w:id="257"/>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58" w:name="_Toc32201088"/>
      <w:bookmarkStart w:id="259" w:name="_Toc49661130"/>
    </w:p>
    <w:p w14:paraId="2145EB86" w14:textId="77777777" w:rsidR="006661FE" w:rsidRDefault="006661FE" w:rsidP="006661FE">
      <w:pPr>
        <w:pStyle w:val="Heading2"/>
      </w:pPr>
      <w:bookmarkStart w:id="260" w:name="_Toc274049704"/>
      <w:r>
        <w:t>Small Generators Tariffs</w:t>
      </w:r>
      <w:bookmarkEnd w:id="260"/>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61" w:name="_Toc274049705"/>
      <w:r>
        <w:t>The Triad</w:t>
      </w:r>
      <w:bookmarkEnd w:id="258"/>
      <w:bookmarkEnd w:id="259"/>
      <w:bookmarkEnd w:id="261"/>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62"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62"/>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63" w:name="_Toc497131269"/>
      <w:r w:rsidR="006661FE">
        <w:fldChar w:fldCharType="begin"/>
      </w:r>
      <w:r w:rsidR="006661FE">
        <w:instrText xml:space="preserve"> XE "Triad" </w:instrText>
      </w:r>
      <w:r w:rsidR="006661FE">
        <w:fldChar w:fldCharType="end"/>
      </w:r>
      <w:bookmarkEnd w:id="263"/>
      <w:r w:rsidR="006661FE">
        <w:fldChar w:fldCharType="begin"/>
      </w:r>
      <w:r w:rsidR="006661FE">
        <w:instrText xml:space="preserve"> XE "Trading Unit" </w:instrText>
      </w:r>
      <w:r w:rsidR="006661FE">
        <w:fldChar w:fldCharType="end"/>
      </w:r>
    </w:p>
    <w:bookmarkStart w:id="264"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64"/>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65" w:name="_Hlt497734631"/>
      <w:bookmarkEnd w:id="265"/>
      <w:r>
        <w:t xml:space="preserve"> </w:t>
      </w:r>
      <w:r w:rsidR="002064B2">
        <w:t xml:space="preserve"> </w:t>
      </w:r>
      <w:bookmarkStart w:id="266" w:name="_Ref192597305"/>
      <w:r w:rsidR="002064B2">
        <w:t>Throughout the year Users will submit a Demand Forecast. A Demand Forecast will include:</w:t>
      </w:r>
      <w:bookmarkEnd w:id="266"/>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67" w:name="_Hlk35263653"/>
      <w:bookmarkStart w:id="268" w:name="_Hlk35263622"/>
      <w:r w:rsidRPr="00010EB2">
        <w:rPr>
          <w:rFonts w:ascii="Arial" w:hAnsi="Arial" w:cs="Arial"/>
          <w:b/>
        </w:rPr>
        <w:t>Initial Reconciliation Part 2 – Non-half-hourly metered demand</w:t>
      </w:r>
    </w:p>
    <w:bookmarkEnd w:id="267"/>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69" w:name="_Hlk35263694"/>
      <w:r w:rsidRPr="00010EB2">
        <w:rPr>
          <w:rFonts w:ascii="Arial" w:hAnsi="Arial" w:cs="Arial"/>
        </w:rPr>
        <w:t xml:space="preserve">non-half-hourly metered demand will be </w:t>
      </w:r>
      <w:bookmarkEnd w:id="269"/>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68"/>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70"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71" w:name="_Toc274049713"/>
      <w:r>
        <w:t>Further Information</w:t>
      </w:r>
      <w:bookmarkEnd w:id="271"/>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72" w:name="_Toc32201092"/>
      <w:bookmarkStart w:id="273" w:name="_Toc49661139"/>
      <w:bookmarkStart w:id="274" w:name="_Toc274049714"/>
      <w:bookmarkEnd w:id="270"/>
      <w:r w:rsidRPr="00FE40FB">
        <w:rPr>
          <w:color w:val="auto"/>
          <w:sz w:val="28"/>
          <w:szCs w:val="28"/>
        </w:rPr>
        <w:t>14.18 Generation charges</w:t>
      </w:r>
      <w:bookmarkEnd w:id="272"/>
      <w:bookmarkEnd w:id="273"/>
      <w:bookmarkEnd w:id="274"/>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75" w:name="_Toc32201093"/>
      <w:bookmarkStart w:id="276" w:name="_Toc49661140"/>
      <w:bookmarkStart w:id="277" w:name="_Toc274049715"/>
      <w:r>
        <w:t>Parties Liable for Generation Charges</w:t>
      </w:r>
      <w:bookmarkEnd w:id="275"/>
      <w:bookmarkEnd w:id="276"/>
      <w:bookmarkEnd w:id="277"/>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78" w:name="_Toc274049716"/>
      <w:bookmarkStart w:id="279" w:name="_Toc32201094"/>
      <w:bookmarkStart w:id="280" w:name="_Toc49661141"/>
      <w:r>
        <w:t>Structure of Generation Charges</w:t>
      </w:r>
      <w:bookmarkEnd w:id="278"/>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81" w:name="_Toc274049717"/>
      <w:r>
        <w:t>Basis of Wider Generation Charges</w:t>
      </w:r>
      <w:bookmarkEnd w:id="279"/>
      <w:bookmarkEnd w:id="280"/>
      <w:bookmarkEnd w:id="281"/>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82" w:name="_Toc274049718"/>
      <w:r w:rsidRPr="00887323">
        <w:rPr>
          <w:rFonts w:ascii="Arial" w:hAnsi="Arial" w:cs="Arial"/>
          <w:b/>
        </w:rPr>
        <w:t>Generation with positive wider tariffs</w:t>
      </w:r>
      <w:bookmarkEnd w:id="282"/>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83" w:name="_Ref272935596"/>
      <w:r>
        <w:t>The short-term chargeable capacity for Power Stations situated with positive generation tariffs is any approved STTEC or LDTEC applicable to that Power Station during a valid STTEC Period or LDTEC Period, as appropriate.</w:t>
      </w:r>
      <w:bookmarkEnd w:id="283"/>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86" w:name="_Toc49661143"/>
      <w:bookmarkStart w:id="287" w:name="_Toc274049719"/>
      <w:r w:rsidRPr="004248A1">
        <w:rPr>
          <w:rFonts w:ascii="Arial" w:hAnsi="Arial" w:cs="Arial"/>
          <w:b/>
        </w:rPr>
        <w:t xml:space="preserve">Generation with negative wider </w:t>
      </w:r>
      <w:bookmarkEnd w:id="286"/>
      <w:r w:rsidRPr="004248A1">
        <w:rPr>
          <w:rFonts w:ascii="Arial" w:hAnsi="Arial" w:cs="Arial"/>
          <w:b/>
        </w:rPr>
        <w:t>tariffs</w:t>
      </w:r>
      <w:bookmarkEnd w:id="287"/>
    </w:p>
    <w:p w14:paraId="5B84D42C" w14:textId="77777777" w:rsidR="006661FE" w:rsidRDefault="006661FE" w:rsidP="007D27B2">
      <w:pPr>
        <w:pStyle w:val="1"/>
        <w:numPr>
          <w:ilvl w:val="0"/>
          <w:numId w:val="73"/>
        </w:numPr>
        <w:jc w:val="both"/>
      </w:pPr>
      <w:bookmarkStart w:id="288"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89"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89"/>
    </w:p>
    <w:bookmarkEnd w:id="288"/>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90" w:name="_Toc274049720"/>
      <w:r>
        <w:t>Basis of Local Generation Charges</w:t>
      </w:r>
      <w:bookmarkEnd w:id="290"/>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91" w:name="_Toc497131273"/>
      <w:bookmarkStart w:id="292" w:name="_Toc32201095"/>
      <w:bookmarkStart w:id="293" w:name="_Toc49661145"/>
      <w:bookmarkStart w:id="294" w:name="_Toc274049722"/>
      <w:bookmarkStart w:id="295" w:name="_Hlt497625183"/>
      <w:r>
        <w:t>Monthly Charges</w:t>
      </w:r>
      <w:bookmarkEnd w:id="291"/>
      <w:bookmarkEnd w:id="292"/>
      <w:bookmarkEnd w:id="293"/>
      <w:bookmarkEnd w:id="294"/>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96" w:name="_Hlt532284319"/>
      <w:bookmarkStart w:id="297" w:name="_Ref272933161"/>
      <w:bookmarkEnd w:id="296"/>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97"/>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98" w:name="_Toc274049723"/>
      <w:r>
        <w:t>Ad hoc Charges</w:t>
      </w:r>
      <w:bookmarkEnd w:id="298"/>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99" w:name="_Toc274049724"/>
      <w:r w:rsidRPr="00FE2E3E">
        <w:t>Embedded Transmission Use of System Charges “ETUoS”</w:t>
      </w:r>
      <w:bookmarkEnd w:id="299"/>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00"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300"/>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301" w:name="_Hlk155617635"/>
      <w:r w:rsidR="00CC06E2" w:rsidRPr="00CD5631">
        <w:rPr>
          <w:u w:val="single"/>
          <w:vertAlign w:val="subscript"/>
        </w:rPr>
        <w:t>DNO</w:t>
      </w:r>
      <w:bookmarkEnd w:id="301"/>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02" w:name="_Toc32201096"/>
      <w:bookmarkStart w:id="303" w:name="_Toc49661146"/>
      <w:bookmarkStart w:id="304" w:name="_Toc274049725"/>
      <w:r>
        <w:t>Reconciliation of Generation Charges</w:t>
      </w:r>
      <w:bookmarkEnd w:id="302"/>
      <w:bookmarkEnd w:id="303"/>
      <w:bookmarkEnd w:id="304"/>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05" w:name="_Toc32201097"/>
      <w:bookmarkStart w:id="306" w:name="_Toc49661147"/>
      <w:bookmarkStart w:id="307" w:name="_Toc274049726"/>
      <w:bookmarkEnd w:id="295"/>
      <w:r>
        <w:t>Further Information</w:t>
      </w:r>
      <w:bookmarkEnd w:id="305"/>
      <w:bookmarkEnd w:id="306"/>
      <w:bookmarkEnd w:id="307"/>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08" w:name="_Toc32201098"/>
      <w:r>
        <w:br w:type="page"/>
      </w:r>
      <w:bookmarkStart w:id="309" w:name="_Toc49661148"/>
      <w:bookmarkStart w:id="310" w:name="_Toc274049727"/>
      <w:r w:rsidRPr="00FE40FB">
        <w:rPr>
          <w:color w:val="auto"/>
          <w:sz w:val="28"/>
          <w:szCs w:val="28"/>
        </w:rPr>
        <w:t>14.19 Data Requirements</w:t>
      </w:r>
      <w:bookmarkEnd w:id="308"/>
      <w:bookmarkEnd w:id="309"/>
      <w:bookmarkEnd w:id="310"/>
    </w:p>
    <w:p w14:paraId="1B1F56AD" w14:textId="77777777" w:rsidR="006661FE" w:rsidRDefault="006661FE" w:rsidP="006661FE">
      <w:pPr>
        <w:pStyle w:val="Heading2"/>
      </w:pPr>
    </w:p>
    <w:p w14:paraId="1C4CFCE6" w14:textId="77777777" w:rsidR="006661FE" w:rsidRDefault="006661FE" w:rsidP="006661FE">
      <w:pPr>
        <w:pStyle w:val="Heading2"/>
      </w:pPr>
      <w:bookmarkStart w:id="311" w:name="_Toc32201099"/>
      <w:bookmarkStart w:id="312" w:name="_Toc49661149"/>
      <w:bookmarkStart w:id="313" w:name="_Toc274049728"/>
      <w:r>
        <w:t>Data Required for Charge Setting</w:t>
      </w:r>
      <w:bookmarkEnd w:id="311"/>
      <w:bookmarkEnd w:id="312"/>
      <w:bookmarkEnd w:id="313"/>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14" w:name="_Toc32201100"/>
      <w:bookmarkStart w:id="315" w:name="_Toc49661150"/>
      <w:bookmarkStart w:id="316" w:name="_Toc274049729"/>
      <w:r>
        <w:t>Data Required for Calculating Users’ Charges</w:t>
      </w:r>
      <w:bookmarkEnd w:id="314"/>
      <w:bookmarkEnd w:id="315"/>
      <w:bookmarkEnd w:id="316"/>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17" w:name="_Toc32201101"/>
      <w:r>
        <w:br w:type="page"/>
      </w:r>
      <w:bookmarkStart w:id="318" w:name="_Toc49661151"/>
      <w:bookmarkStart w:id="319" w:name="_Toc274049730"/>
      <w:r w:rsidRPr="00FE40FB">
        <w:rPr>
          <w:color w:val="auto"/>
          <w:sz w:val="28"/>
          <w:szCs w:val="28"/>
        </w:rPr>
        <w:t>14.20 Applications</w:t>
      </w:r>
      <w:bookmarkEnd w:id="317"/>
      <w:bookmarkEnd w:id="318"/>
      <w:bookmarkEnd w:id="319"/>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20" w:name="_Ref531603538"/>
      <w:bookmarkStart w:id="321" w:name="_Toc32201102"/>
      <w:r>
        <w:br w:type="page"/>
      </w:r>
      <w:bookmarkStart w:id="322" w:name="_Toc49661152"/>
      <w:bookmarkStart w:id="323" w:name="_Toc274049731"/>
      <w:bookmarkEnd w:id="320"/>
      <w:bookmarkEnd w:id="321"/>
      <w:r w:rsidRPr="00FE40FB">
        <w:rPr>
          <w:color w:val="auto"/>
        </w:rPr>
        <w:t xml:space="preserve">14.21 </w:t>
      </w:r>
      <w:r w:rsidRPr="00FE40FB">
        <w:rPr>
          <w:color w:val="auto"/>
          <w:sz w:val="28"/>
          <w:szCs w:val="28"/>
        </w:rPr>
        <w:t>Transport Model Example</w:t>
      </w:r>
      <w:bookmarkEnd w:id="322"/>
      <w:bookmarkEnd w:id="323"/>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EC83C"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7C8C31"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DDF5B7"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trPr>
          <w:trHeight w:val="191"/>
        </w:trPr>
        <w:tc>
          <w:tcPr>
            <w:tcW w:w="1709" w:type="dxa"/>
            <w:noWrap/>
            <w:hideMark/>
          </w:tcPr>
          <w:p w14:paraId="21073341" w14:textId="77777777" w:rsidR="006E70FE" w:rsidRPr="006149D0" w:rsidRDefault="006E70FE">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trPr>
          <w:trHeight w:val="191"/>
        </w:trPr>
        <w:tc>
          <w:tcPr>
            <w:tcW w:w="1709" w:type="dxa"/>
            <w:noWrap/>
            <w:hideMark/>
          </w:tcPr>
          <w:p w14:paraId="752AA673" w14:textId="77777777" w:rsidR="006E70FE" w:rsidRPr="006149D0" w:rsidRDefault="006E70FE">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trPr>
          <w:trHeight w:val="191"/>
        </w:trPr>
        <w:tc>
          <w:tcPr>
            <w:tcW w:w="1709" w:type="dxa"/>
            <w:noWrap/>
            <w:hideMark/>
          </w:tcPr>
          <w:p w14:paraId="4E97CFE9" w14:textId="77777777" w:rsidR="006E70FE" w:rsidRPr="006149D0" w:rsidRDefault="006E70FE">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trPr>
          <w:trHeight w:val="191"/>
        </w:trPr>
        <w:tc>
          <w:tcPr>
            <w:tcW w:w="1709" w:type="dxa"/>
            <w:noWrap/>
            <w:hideMark/>
          </w:tcPr>
          <w:p w14:paraId="27B1D804" w14:textId="77777777" w:rsidR="006E70FE" w:rsidRPr="006149D0" w:rsidRDefault="006E70FE">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trPr>
          <w:trHeight w:val="191"/>
        </w:trPr>
        <w:tc>
          <w:tcPr>
            <w:tcW w:w="1709" w:type="dxa"/>
            <w:noWrap/>
            <w:hideMark/>
          </w:tcPr>
          <w:p w14:paraId="2EB047D5" w14:textId="77777777" w:rsidR="006E70FE" w:rsidRPr="006149D0" w:rsidRDefault="006E70FE">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trPr>
          <w:trHeight w:val="191"/>
        </w:trPr>
        <w:tc>
          <w:tcPr>
            <w:tcW w:w="1709" w:type="dxa"/>
            <w:noWrap/>
            <w:hideMark/>
          </w:tcPr>
          <w:p w14:paraId="0EDE729C" w14:textId="77777777" w:rsidR="006E70FE" w:rsidRPr="006149D0" w:rsidRDefault="006E70FE">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trPr>
          <w:trHeight w:val="191"/>
        </w:trPr>
        <w:tc>
          <w:tcPr>
            <w:tcW w:w="1709" w:type="dxa"/>
            <w:noWrap/>
            <w:hideMark/>
          </w:tcPr>
          <w:p w14:paraId="40FEBCD4" w14:textId="77777777" w:rsidR="006E70FE" w:rsidRPr="006149D0" w:rsidRDefault="006E70FE">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trPr>
          <w:trHeight w:val="191"/>
        </w:trPr>
        <w:tc>
          <w:tcPr>
            <w:tcW w:w="1709" w:type="dxa"/>
            <w:noWrap/>
            <w:hideMark/>
          </w:tcPr>
          <w:p w14:paraId="19DCC16E" w14:textId="77777777" w:rsidR="006E70FE" w:rsidRPr="006149D0" w:rsidRDefault="006E70FE">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trPr>
          <w:trHeight w:val="191"/>
        </w:trPr>
        <w:tc>
          <w:tcPr>
            <w:tcW w:w="1709" w:type="dxa"/>
            <w:noWrap/>
            <w:hideMark/>
          </w:tcPr>
          <w:p w14:paraId="1E0E4BED" w14:textId="77777777" w:rsidR="006E70FE" w:rsidRPr="006149D0" w:rsidRDefault="006E70FE">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trPr>
          <w:trHeight w:val="191"/>
        </w:trPr>
        <w:tc>
          <w:tcPr>
            <w:tcW w:w="1709" w:type="dxa"/>
            <w:noWrap/>
            <w:hideMark/>
          </w:tcPr>
          <w:p w14:paraId="2BFCF079" w14:textId="77777777" w:rsidR="006E70FE" w:rsidRPr="006149D0" w:rsidRDefault="006E70FE">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trPr>
          <w:trHeight w:val="191"/>
        </w:trPr>
        <w:tc>
          <w:tcPr>
            <w:tcW w:w="1709" w:type="dxa"/>
            <w:noWrap/>
            <w:hideMark/>
          </w:tcPr>
          <w:p w14:paraId="35059E10" w14:textId="77777777" w:rsidR="006E70FE" w:rsidRPr="006149D0" w:rsidRDefault="006E70FE">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trPr>
          <w:trHeight w:val="191"/>
        </w:trPr>
        <w:tc>
          <w:tcPr>
            <w:tcW w:w="1709" w:type="dxa"/>
            <w:noWrap/>
            <w:hideMark/>
          </w:tcPr>
          <w:p w14:paraId="74DF943B" w14:textId="77777777" w:rsidR="006E70FE" w:rsidRPr="006149D0" w:rsidRDefault="006E70FE">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trPr>
          <w:trHeight w:val="191"/>
        </w:trPr>
        <w:tc>
          <w:tcPr>
            <w:tcW w:w="1709" w:type="dxa"/>
            <w:noWrap/>
            <w:hideMark/>
          </w:tcPr>
          <w:p w14:paraId="384F3F21" w14:textId="77777777" w:rsidR="006E70FE" w:rsidRPr="006149D0" w:rsidRDefault="006E70FE">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trPr>
          <w:trHeight w:val="50"/>
        </w:trPr>
        <w:tc>
          <w:tcPr>
            <w:tcW w:w="1709" w:type="dxa"/>
            <w:noWrap/>
            <w:hideMark/>
          </w:tcPr>
          <w:p w14:paraId="40B32E55" w14:textId="77777777" w:rsidR="006E70FE" w:rsidRPr="006149D0" w:rsidRDefault="006E70FE">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68CABC82"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w:t>
      </w:r>
      <w:ins w:id="324" w:author="Claire Goult (NESO)" w:date="2025-05-27T15:44:00Z" w16du:dateUtc="2025-05-27T14:44:00Z">
        <w:r w:rsidR="00E66836">
          <w:rPr>
            <w:rFonts w:ascii="Arial" w:hAnsi="Arial" w:cs="Arial"/>
            <w:i w:val="0"/>
          </w:rPr>
          <w:t xml:space="preserve"> reduction in</w:t>
        </w:r>
      </w:ins>
      <w:permStart w:id="71442567" w:edGrp="everyone"/>
      <w:permEnd w:id="71442567"/>
      <w:r w:rsidRPr="00E010AE">
        <w:rPr>
          <w:rFonts w:ascii="Arial" w:hAnsi="Arial" w:cs="Arial"/>
          <w:i w:val="0"/>
        </w:rPr>
        <w:t xml:space="preserve"> </w:t>
      </w:r>
      <w:ins w:id="325" w:author="Claire Goult (NESO)" w:date="2025-05-27T08:11:00Z" w16du:dateUtc="2025-05-27T07:11:00Z">
        <w:r w:rsidR="00585FD8">
          <w:rPr>
            <w:rFonts w:ascii="Arial" w:hAnsi="Arial" w:cs="Arial"/>
            <w:i w:val="0"/>
          </w:rPr>
          <w:t>generation</w:t>
        </w:r>
      </w:ins>
      <w:del w:id="326" w:author="Claire Goult (NESO)" w:date="2025-05-27T08:11:00Z" w16du:dateUtc="2025-05-27T07:11:00Z">
        <w:r w:rsidRPr="00E010AE" w:rsidDel="00F425FE">
          <w:rPr>
            <w:rFonts w:ascii="Arial" w:hAnsi="Arial" w:cs="Arial"/>
            <w:i w:val="0"/>
          </w:rPr>
          <w:delText>offtake (demand)</w:delText>
        </w:r>
      </w:del>
      <w:r w:rsidRPr="00E010AE">
        <w:rPr>
          <w:rFonts w:ascii="Arial" w:hAnsi="Arial" w:cs="Arial"/>
          <w:i w:val="0"/>
        </w:rPr>
        <w:t xml:space="preserve">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76CE04"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AB8700F"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27" w:name="_Toc32201103"/>
      <w:r>
        <w:br w:type="page"/>
      </w:r>
      <w:bookmarkStart w:id="328" w:name="_Toc49661153"/>
      <w:bookmarkStart w:id="329"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327"/>
      <w:bookmarkEnd w:id="328"/>
      <w:bookmarkEnd w:id="32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3BC763C6"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t>
      </w:r>
      <w:ins w:id="330" w:author="Claire Goult (NESO)" w:date="2025-05-27T08:12:00Z" w16du:dateUtc="2025-05-27T07:12:00Z">
        <w:r w:rsidR="00F425FE">
          <w:rPr>
            <w:rFonts w:ascii="Arial" w:hAnsi="Arial"/>
            <w:sz w:val="22"/>
          </w:rPr>
          <w:t>reduction in generation</w:t>
        </w:r>
      </w:ins>
      <w:del w:id="331" w:author="Claire Goult (NESO)" w:date="2025-05-27T08:12:00Z" w16du:dateUtc="2025-05-27T07:12:00Z">
        <w:r w:rsidDel="00D61BB9">
          <w:rPr>
            <w:rFonts w:ascii="Arial" w:hAnsi="Arial"/>
            <w:sz w:val="22"/>
          </w:rPr>
          <w:delText>withdrawal</w:delText>
        </w:r>
      </w:del>
      <w:r>
        <w:rPr>
          <w:rFonts w:ascii="Arial" w:hAnsi="Arial"/>
          <w:sz w:val="22"/>
        </w:rPr>
        <w:t xml:space="preserve">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C4BC"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32" w:name="_Toc32201104"/>
      <w:bookmarkStart w:id="333" w:name="_Toc49661154"/>
      <w:bookmarkStart w:id="334"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32"/>
      <w:bookmarkEnd w:id="333"/>
      <w:bookmarkEnd w:id="334"/>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00D6A9D8"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t>
      </w:r>
      <w:ins w:id="335" w:author="Claire Goult (NESO)" w:date="2025-05-27T08:13:00Z" w16du:dateUtc="2025-05-27T07:13:00Z">
        <w:r w:rsidR="00A52B9B">
          <w:rPr>
            <w:rFonts w:ascii="Arial" w:hAnsi="Arial"/>
            <w:sz w:val="22"/>
          </w:rPr>
          <w:t>reduction in generation</w:t>
        </w:r>
      </w:ins>
      <w:del w:id="336" w:author="Claire Goult (NESO)" w:date="2025-05-27T08:13:00Z" w16du:dateUtc="2025-05-27T07:13:00Z">
        <w:r w:rsidDel="00C2593C">
          <w:rPr>
            <w:rFonts w:ascii="Arial" w:hAnsi="Arial"/>
            <w:sz w:val="22"/>
          </w:rPr>
          <w:delText>withdrawal</w:delText>
        </w:r>
      </w:del>
      <w:permStart w:id="24062771" w:edGrp="everyone"/>
      <w:permEnd w:id="24062771"/>
      <w:r>
        <w:rPr>
          <w:rFonts w:ascii="Arial" w:hAnsi="Arial"/>
          <w:sz w:val="22"/>
        </w:rPr>
        <w:t xml:space="preserve">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337" w:name="_Ref491664379"/>
      <w:bookmarkStart w:id="338" w:name="_Toc32201105"/>
      <w:r w:rsidRPr="416E5148">
        <w:rPr>
          <w:rFonts w:ascii="Arial" w:hAnsi="Arial" w:cs="Arial"/>
          <w:sz w:val="22"/>
          <w:szCs w:val="22"/>
        </w:rPr>
        <w:br w:type="page"/>
      </w:r>
      <w:bookmarkStart w:id="339" w:name="_Toc49661155"/>
      <w:bookmarkStart w:id="340"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337"/>
      <w:bookmarkEnd w:id="338"/>
      <w:bookmarkEnd w:id="339"/>
      <w:bookmarkEnd w:id="340"/>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341" w:name="_Hlt479666837"/>
      <w:bookmarkStart w:id="342" w:name="_Hlt506623598"/>
      <w:bookmarkEnd w:id="341"/>
      <w:bookmarkEnd w:id="342"/>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43" w:name="_Toc946728"/>
    </w:p>
    <w:p w14:paraId="2D914181" w14:textId="376F6C98" w:rsidR="006661FE" w:rsidRPr="004248A1" w:rsidRDefault="006661FE" w:rsidP="006661FE">
      <w:pPr>
        <w:pStyle w:val="Heading2"/>
        <w:rPr>
          <w:rFonts w:ascii="Arial" w:hAnsi="Arial" w:cs="Arial"/>
        </w:rPr>
      </w:pPr>
      <w:bookmarkStart w:id="344" w:name="_Toc32201106"/>
      <w:bookmarkStart w:id="345" w:name="_Toc49661156"/>
      <w:bookmarkStart w:id="346"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343"/>
      <w:bookmarkEnd w:id="344"/>
      <w:bookmarkEnd w:id="345"/>
      <w:bookmarkEnd w:id="346"/>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47" w:name="_Toc946729"/>
      <w:bookmarkStart w:id="348" w:name="_Toc32201107"/>
      <w:bookmarkStart w:id="349" w:name="_Toc49661157"/>
      <w:bookmarkStart w:id="350" w:name="_Toc274049736"/>
      <w:r>
        <w:t>Initial Reconciliation (Part 1</w:t>
      </w:r>
      <w:r w:rsidR="003A0CB9">
        <w:t>a</w:t>
      </w:r>
      <w:r w:rsidR="71DDFA40">
        <w:t xml:space="preserve"> – HH Demand</w:t>
      </w:r>
      <w:r>
        <w:t>)</w:t>
      </w:r>
      <w:bookmarkEnd w:id="347"/>
      <w:bookmarkEnd w:id="348"/>
      <w:bookmarkEnd w:id="349"/>
      <w:bookmarkEnd w:id="350"/>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51" w:name="_Toc946730"/>
      <w:bookmarkStart w:id="352" w:name="_Toc32201108"/>
      <w:bookmarkStart w:id="353" w:name="_Toc49661158"/>
      <w:bookmarkStart w:id="354"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51"/>
      <w:bookmarkEnd w:id="352"/>
      <w:bookmarkEnd w:id="353"/>
      <w:bookmarkEnd w:id="354"/>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55" w:name="_Toc946732"/>
      <w:bookmarkStart w:id="356" w:name="_Toc32201109"/>
      <w:bookmarkStart w:id="357"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55"/>
    <w:bookmarkEnd w:id="356"/>
    <w:bookmarkEnd w:id="357"/>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58" w:name="_Ref531684937"/>
      <w:bookmarkStart w:id="359" w:name="_Toc32201110"/>
      <w:r w:rsidRPr="008E4447">
        <w:rPr>
          <w:rFonts w:ascii="Arial" w:hAnsi="Arial" w:cs="Arial"/>
          <w:sz w:val="22"/>
          <w:szCs w:val="22"/>
        </w:rPr>
        <w:br w:type="page"/>
      </w:r>
      <w:bookmarkStart w:id="360" w:name="_Toc274049739"/>
      <w:bookmarkStart w:id="361"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360"/>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446BB8"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E53B6B"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EAB0C"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62" w:name="_Hlt501343668"/>
      <w:bookmarkStart w:id="363" w:name="_Hlt488742812"/>
      <w:bookmarkStart w:id="364" w:name="_Toc32201111"/>
      <w:bookmarkStart w:id="365" w:name="_Toc49661161"/>
      <w:bookmarkStart w:id="366" w:name="_Toc274049740"/>
      <w:bookmarkEnd w:id="358"/>
      <w:bookmarkEnd w:id="359"/>
      <w:bookmarkEnd w:id="361"/>
      <w:bookmarkEnd w:id="362"/>
      <w:bookmarkEnd w:id="363"/>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364"/>
      <w:bookmarkEnd w:id="365"/>
      <w:bookmarkEnd w:id="366"/>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67" w:name="_Toc32201112"/>
      <w:bookmarkStart w:id="368" w:name="_Toc49661162"/>
      <w:bookmarkStart w:id="369" w:name="_Toc274049741"/>
      <w:r>
        <w:t>Demand Charges</w:t>
      </w:r>
      <w:bookmarkEnd w:id="367"/>
      <w:bookmarkEnd w:id="368"/>
      <w:bookmarkEnd w:id="369"/>
    </w:p>
    <w:p w14:paraId="6FFEEB6C" w14:textId="77777777" w:rsidR="00E010AE" w:rsidRDefault="00000000" w:rsidP="006661FE">
      <w:pPr>
        <w:pStyle w:val="1"/>
        <w:jc w:val="both"/>
      </w:pPr>
      <w:bookmarkStart w:id="370" w:name="_Toc32201113"/>
      <w:bookmarkStart w:id="371"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372" w:name="OLE_LINK9"/>
      <w:bookmarkStart w:id="373" w:name="OLE_LINK12"/>
      <w:bookmarkEnd w:id="370"/>
      <w:bookmarkEnd w:id="371"/>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72"/>
      <w:bookmarkEnd w:id="373"/>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74"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74"/>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75"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75"/>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76"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76"/>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77"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77"/>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78" w:name="_Toc70749747"/>
      <w:bookmarkStart w:id="379"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78"/>
      <w:bookmarkEnd w:id="379"/>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80"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380"/>
    </w:p>
    <w:p w14:paraId="70CE6CDB" w14:textId="77777777" w:rsidR="006661FE" w:rsidRDefault="006661FE">
      <w:pPr>
        <w:pStyle w:val="1"/>
        <w:jc w:val="both"/>
      </w:pPr>
    </w:p>
    <w:p w14:paraId="3A32FE67" w14:textId="77777777" w:rsidR="006661FE" w:rsidRPr="007B2988" w:rsidRDefault="006661FE" w:rsidP="006661FE">
      <w:pPr>
        <w:pStyle w:val="Heading2"/>
      </w:pPr>
      <w:bookmarkStart w:id="381" w:name="_Toc274049748"/>
      <w:r w:rsidRPr="007B2988">
        <w:t>Stability of tariffs</w:t>
      </w:r>
      <w:bookmarkEnd w:id="381"/>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82" w:name="_Toc274049749"/>
      <w:r w:rsidRPr="007B2988">
        <w:t>Predictability of tariffs</w:t>
      </w:r>
      <w:bookmarkEnd w:id="382"/>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383" w:name="_Toc3598575"/>
      <w:bookmarkStart w:id="384" w:name="_Toc35675434"/>
      <w:bookmarkStart w:id="385"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383"/>
    <w:bookmarkEnd w:id="384"/>
    <w:bookmarkEnd w:id="385"/>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86" w:name="_Hlt474031874"/>
      <w:bookmarkEnd w:id="386"/>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387"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387"/>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88"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88"/>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389" w:name="BSUoSend"/>
      <w:bookmarkEnd w:id="389"/>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trPr>
          <w:trHeight w:val="1830"/>
        </w:trPr>
        <w:tc>
          <w:tcPr>
            <w:tcW w:w="2265" w:type="dxa"/>
          </w:tcPr>
          <w:p w14:paraId="06CC37BB" w14:textId="77777777" w:rsidR="004C41F4" w:rsidRPr="00656D88" w:rsidRDefault="004C41F4">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trPr>
          <w:trHeight w:val="343"/>
        </w:trPr>
        <w:tc>
          <w:tcPr>
            <w:tcW w:w="2265" w:type="dxa"/>
          </w:tcPr>
          <w:p w14:paraId="736C0B09" w14:textId="77777777" w:rsidR="004C41F4" w:rsidRDefault="004C41F4">
            <w:pPr>
              <w:rPr>
                <w:rFonts w:ascii="Arial" w:hAnsi="Arial" w:cs="Arial"/>
                <w:b/>
                <w:bCs/>
                <w:kern w:val="28"/>
                <w:sz w:val="28"/>
                <w:szCs w:val="32"/>
                <w:u w:val="single"/>
              </w:rPr>
            </w:pPr>
          </w:p>
        </w:tc>
        <w:tc>
          <w:tcPr>
            <w:tcW w:w="2388" w:type="dxa"/>
          </w:tcPr>
          <w:p w14:paraId="12F04A9D" w14:textId="77777777" w:rsidR="004C41F4" w:rsidRDefault="004C41F4">
            <w:pPr>
              <w:rPr>
                <w:rFonts w:ascii="Arial" w:hAnsi="Arial" w:cs="Arial"/>
                <w:b/>
                <w:bCs/>
                <w:kern w:val="28"/>
                <w:sz w:val="28"/>
                <w:szCs w:val="32"/>
                <w:u w:val="single"/>
              </w:rPr>
            </w:pPr>
          </w:p>
        </w:tc>
        <w:tc>
          <w:tcPr>
            <w:tcW w:w="2513" w:type="dxa"/>
          </w:tcPr>
          <w:p w14:paraId="276B23B5" w14:textId="77777777" w:rsidR="004C41F4" w:rsidRDefault="004C41F4">
            <w:pPr>
              <w:rPr>
                <w:rFonts w:ascii="Arial" w:hAnsi="Arial" w:cs="Arial"/>
                <w:b/>
                <w:bCs/>
                <w:kern w:val="28"/>
                <w:sz w:val="28"/>
                <w:szCs w:val="32"/>
                <w:u w:val="single"/>
              </w:rPr>
            </w:pPr>
          </w:p>
        </w:tc>
        <w:tc>
          <w:tcPr>
            <w:tcW w:w="2468" w:type="dxa"/>
          </w:tcPr>
          <w:p w14:paraId="544592D8" w14:textId="77777777" w:rsidR="004C41F4" w:rsidRDefault="004C41F4">
            <w:pPr>
              <w:rPr>
                <w:rFonts w:ascii="Arial" w:hAnsi="Arial" w:cs="Arial"/>
                <w:b/>
                <w:bCs/>
                <w:kern w:val="28"/>
                <w:sz w:val="28"/>
                <w:szCs w:val="32"/>
                <w:u w:val="single"/>
              </w:rPr>
            </w:pPr>
          </w:p>
        </w:tc>
        <w:tc>
          <w:tcPr>
            <w:tcW w:w="2241" w:type="dxa"/>
          </w:tcPr>
          <w:p w14:paraId="0C1F5C3D" w14:textId="77777777" w:rsidR="004C41F4" w:rsidRDefault="004C41F4">
            <w:pPr>
              <w:rPr>
                <w:rFonts w:ascii="Arial" w:hAnsi="Arial" w:cs="Arial"/>
                <w:b/>
                <w:bCs/>
                <w:kern w:val="28"/>
                <w:sz w:val="28"/>
                <w:szCs w:val="32"/>
                <w:u w:val="single"/>
              </w:rPr>
            </w:pPr>
          </w:p>
        </w:tc>
        <w:tc>
          <w:tcPr>
            <w:tcW w:w="2071" w:type="dxa"/>
          </w:tcPr>
          <w:p w14:paraId="2A2235A0" w14:textId="77777777" w:rsidR="004C41F4" w:rsidRDefault="004C41F4">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67BC3" w14:textId="77777777" w:rsidR="003A7AB9" w:rsidRDefault="003A7AB9" w:rsidP="001046D7">
      <w:pPr>
        <w:pStyle w:val="LogoCaption"/>
      </w:pPr>
      <w:r>
        <w:separator/>
      </w:r>
    </w:p>
  </w:endnote>
  <w:endnote w:type="continuationSeparator" w:id="0">
    <w:p w14:paraId="46C22627" w14:textId="77777777" w:rsidR="003A7AB9" w:rsidRDefault="003A7AB9" w:rsidP="001046D7">
      <w:pPr>
        <w:pStyle w:val="LogoCaption"/>
      </w:pPr>
      <w:r>
        <w:continuationSeparator/>
      </w:r>
    </w:p>
  </w:endnote>
  <w:endnote w:type="continuationNotice" w:id="1">
    <w:p w14:paraId="73157D2D" w14:textId="77777777" w:rsidR="003A7AB9" w:rsidRDefault="003A7A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005A8" w14:textId="77777777" w:rsidR="003A7AB9" w:rsidRDefault="003A7AB9" w:rsidP="001046D7">
      <w:pPr>
        <w:pStyle w:val="LogoCaption"/>
      </w:pPr>
      <w:r>
        <w:separator/>
      </w:r>
    </w:p>
  </w:footnote>
  <w:footnote w:type="continuationSeparator" w:id="0">
    <w:p w14:paraId="72CFBB3B" w14:textId="77777777" w:rsidR="003A7AB9" w:rsidRDefault="003A7AB9" w:rsidP="001046D7">
      <w:pPr>
        <w:pStyle w:val="LogoCaption"/>
      </w:pPr>
      <w:r>
        <w:continuationSeparator/>
      </w:r>
    </w:p>
  </w:footnote>
  <w:footnote w:type="continuationNotice" w:id="1">
    <w:p w14:paraId="337297A4" w14:textId="77777777" w:rsidR="003A7AB9" w:rsidRDefault="003A7AB9"/>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84" w:name="OLE_LINK4"/>
      <w:bookmarkStart w:id="285" w:name="OLE_LINK5"/>
      <w:r w:rsidRPr="00222B22">
        <w:rPr>
          <w:rFonts w:cs="Arial"/>
          <w:sz w:val="18"/>
          <w:szCs w:val="18"/>
        </w:rPr>
        <w:t xml:space="preserve">LDTEC Indicative Block Offer </w:t>
      </w:r>
      <w:bookmarkEnd w:id="284"/>
      <w:bookmarkEnd w:id="285"/>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90"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91" w:name="bmkLogoCaptionEven" w:colFirst="0" w:colLast="0"/>
          <w:bookmarkEnd w:id="390"/>
        </w:p>
      </w:tc>
    </w:tr>
    <w:bookmarkEnd w:id="391"/>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92"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93" w:name="bmkLogoCaption" w:colFirst="0" w:colLast="0"/>
          <w:bookmarkEnd w:id="392"/>
        </w:p>
      </w:tc>
    </w:tr>
    <w:bookmarkEnd w:id="393"/>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laire Goult (NESO)">
    <w15:presenceInfo w15:providerId="AD" w15:userId="S::Claire.Goult@uk.nationalgrid.com::16614453-ffb8-4a9f-ae14-f8ddad472e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mtTM9uHJD6Q8hcvdbj4l0D76frwvdZU2IyK0dIcDnimrAzok3aKuD1EJjwzg9vnMIF5YK7ed+TNkR3uIzXEqSQ==" w:salt="h+Vm45CirQ1Fiv4FQqn8hw=="/>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2D32"/>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6F7E"/>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3FCD"/>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352"/>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5D1E"/>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0B84"/>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6FEA"/>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0E61"/>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A7AB9"/>
    <w:rsid w:val="003B066B"/>
    <w:rsid w:val="003B0C47"/>
    <w:rsid w:val="003B1B95"/>
    <w:rsid w:val="003B367B"/>
    <w:rsid w:val="003B412F"/>
    <w:rsid w:val="003B45D4"/>
    <w:rsid w:val="003B4E3F"/>
    <w:rsid w:val="003B5BE2"/>
    <w:rsid w:val="003B5FA2"/>
    <w:rsid w:val="003B6ADC"/>
    <w:rsid w:val="003C0FFC"/>
    <w:rsid w:val="003C11FF"/>
    <w:rsid w:val="003C1255"/>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96C"/>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284A"/>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804AC"/>
    <w:rsid w:val="005807B0"/>
    <w:rsid w:val="00582787"/>
    <w:rsid w:val="00583592"/>
    <w:rsid w:val="00584370"/>
    <w:rsid w:val="00584CA2"/>
    <w:rsid w:val="00585FD8"/>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7D3"/>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162F"/>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14C2"/>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2D90"/>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511"/>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279A"/>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2B9B"/>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7C80"/>
    <w:rsid w:val="00B40480"/>
    <w:rsid w:val="00B409AA"/>
    <w:rsid w:val="00B422BA"/>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35F"/>
    <w:rsid w:val="00B95645"/>
    <w:rsid w:val="00B9593E"/>
    <w:rsid w:val="00B95F46"/>
    <w:rsid w:val="00B967A4"/>
    <w:rsid w:val="00BA0D43"/>
    <w:rsid w:val="00BA0F30"/>
    <w:rsid w:val="00BA467C"/>
    <w:rsid w:val="00BA475E"/>
    <w:rsid w:val="00BB106D"/>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593C"/>
    <w:rsid w:val="00C2737D"/>
    <w:rsid w:val="00C27B78"/>
    <w:rsid w:val="00C3034E"/>
    <w:rsid w:val="00C33349"/>
    <w:rsid w:val="00C33BCE"/>
    <w:rsid w:val="00C33F65"/>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7C4"/>
    <w:rsid w:val="00C55CFA"/>
    <w:rsid w:val="00C6295C"/>
    <w:rsid w:val="00C62E57"/>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66D"/>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903"/>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1BB9"/>
    <w:rsid w:val="00D62C23"/>
    <w:rsid w:val="00D630B8"/>
    <w:rsid w:val="00D63717"/>
    <w:rsid w:val="00D63A3E"/>
    <w:rsid w:val="00D66087"/>
    <w:rsid w:val="00D67CE5"/>
    <w:rsid w:val="00D70E63"/>
    <w:rsid w:val="00D71BE4"/>
    <w:rsid w:val="00D72100"/>
    <w:rsid w:val="00D73042"/>
    <w:rsid w:val="00D75582"/>
    <w:rsid w:val="00D766F8"/>
    <w:rsid w:val="00D774A6"/>
    <w:rsid w:val="00D83745"/>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A55C5"/>
    <w:rsid w:val="00DB02CD"/>
    <w:rsid w:val="00DB08DB"/>
    <w:rsid w:val="00DB0E0F"/>
    <w:rsid w:val="00DB41F6"/>
    <w:rsid w:val="00DC0E17"/>
    <w:rsid w:val="00DC168C"/>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6836"/>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0C79"/>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5FE"/>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098C"/>
    <w:rsid w:val="00F611AB"/>
    <w:rsid w:val="00F611EC"/>
    <w:rsid w:val="00F6133A"/>
    <w:rsid w:val="00F61A2D"/>
    <w:rsid w:val="00F635CA"/>
    <w:rsid w:val="00F63D25"/>
    <w:rsid w:val="00F6692C"/>
    <w:rsid w:val="00F67229"/>
    <w:rsid w:val="00F679B5"/>
    <w:rsid w:val="00F71176"/>
    <w:rsid w:val="00F72006"/>
    <w:rsid w:val="00F75086"/>
    <w:rsid w:val="00F7629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703"/>
    <w:rsid w:val="00FA7F65"/>
    <w:rsid w:val="00FB06A6"/>
    <w:rsid w:val="00FB095B"/>
    <w:rsid w:val="00FB1938"/>
    <w:rsid w:val="00FB26F9"/>
    <w:rsid w:val="00FB3088"/>
    <w:rsid w:val="00FB332F"/>
    <w:rsid w:val="00FB596B"/>
    <w:rsid w:val="00FB7522"/>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3D9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2899BF9F-C35E-428A-A14B-85E566386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microsoft.com/office/2011/relationships/people" Target="peop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0F3B61-2FC4-49CE-92B9-32B7A67F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61</Pages>
  <Words>43424</Words>
  <Characters>247520</Characters>
  <Application>Microsoft Office Word</Application>
  <DocSecurity>8</DocSecurity>
  <Lines>2062</Lines>
  <Paragraphs>580</Paragraphs>
  <ScaleCrop>false</ScaleCrop>
  <Company/>
  <LinksUpToDate>false</LinksUpToDate>
  <CharactersWithSpaces>290364</CharactersWithSpaces>
  <SharedDoc>false</SharedDoc>
  <HLinks>
    <vt:vector size="6" baseType="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Claire Goult (NESO)</cp:lastModifiedBy>
  <cp:revision>97</cp:revision>
  <cp:lastPrinted>2025-04-07T18:37:00Z</cp:lastPrinted>
  <dcterms:created xsi:type="dcterms:W3CDTF">2025-03-11T23:08:00Z</dcterms:created>
  <dcterms:modified xsi:type="dcterms:W3CDTF">2025-05-28T10:01:00Z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y fmtid="{D5CDD505-2E9C-101B-9397-08002B2CF9AE}" pid="9" name="Order">
    <vt:r8>9186300</vt:r8>
  </property>
  <property fmtid="{D5CDD505-2E9C-101B-9397-08002B2CF9AE}" pid="10" name="xd_Signature">
    <vt:bool>false</vt:bool>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ies>
</file>